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132B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val="0"/>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四川省妇幼保健院工会</w:t>
      </w:r>
    </w:p>
    <w:p w14:paraId="1B636E8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val="0"/>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职工节日慰问品（提货券）服务商</w:t>
      </w:r>
    </w:p>
    <w:p w14:paraId="353B1DF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val="0"/>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采购项目院内采购公告</w:t>
      </w:r>
    </w:p>
    <w:p w14:paraId="680751EE">
      <w:pPr>
        <w:pStyle w:val="2"/>
        <w:bidi w:val="0"/>
        <w:rPr>
          <w:rFonts w:hint="eastAsia"/>
          <w:lang w:val="en-US" w:eastAsia="zh-CN"/>
        </w:rPr>
      </w:pPr>
    </w:p>
    <w:p w14:paraId="0E5E715D">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各潜在供应商：</w:t>
      </w:r>
    </w:p>
    <w:p w14:paraId="6BBD053E">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我院将召开“职工节日慰问品（提货券）服务商采购”项目院内采购会议，</w:t>
      </w:r>
      <w:ins w:id="0" w:author="张湄" w:date="2024-08-14T08:36:59Z">
        <w:r>
          <w:rPr>
            <w:rFonts w:hint="eastAsia" w:ascii="仿宋_GB2312" w:eastAsia="仿宋_GB2312"/>
            <w:sz w:val="32"/>
            <w:szCs w:val="32"/>
            <w:lang w:val="en-US" w:eastAsia="zh-CN"/>
          </w:rPr>
          <w:t>公告</w:t>
        </w:r>
      </w:ins>
      <w:ins w:id="1" w:author="张湄" w:date="2024-08-14T08:36:28Z">
        <w:r>
          <w:rPr>
            <w:rFonts w:hint="eastAsia" w:ascii="仿宋_GB2312" w:eastAsia="仿宋_GB2312"/>
            <w:sz w:val="32"/>
            <w:szCs w:val="32"/>
            <w:lang w:val="en-US" w:eastAsia="zh-CN"/>
          </w:rPr>
          <w:t>在医院网站 www.fybj.net 发布</w:t>
        </w:r>
      </w:ins>
      <w:ins w:id="2" w:author="张湄" w:date="2024-08-14T08:36:41Z">
        <w:r>
          <w:rPr>
            <w:rFonts w:hint="eastAsia" w:ascii="仿宋_GB2312" w:eastAsia="仿宋_GB2312"/>
            <w:sz w:val="32"/>
            <w:szCs w:val="32"/>
            <w:lang w:val="en-US" w:eastAsia="zh-CN"/>
          </w:rPr>
          <w:t>，</w:t>
        </w:r>
      </w:ins>
      <w:r>
        <w:rPr>
          <w:rFonts w:hint="eastAsia" w:ascii="仿宋_GB2312" w:eastAsia="仿宋_GB2312"/>
          <w:sz w:val="32"/>
          <w:szCs w:val="32"/>
          <w:lang w:val="en-US" w:eastAsia="zh-CN"/>
        </w:rPr>
        <w:t>会议由宣传统战部（院工会）组织。届时，请各潜在供应商持资格性投标文件、第一次报价单、响应性投标文件等资料准时参加，具体事项如下：</w:t>
      </w:r>
      <w:ins w:id="3" w:author="自由呼吸" w:date="2024-08-13T17:59:54Z">
        <w:del w:id="4" w:author="张湄" w:date="2024-08-14T08:37:10Z">
          <w:r>
            <w:rPr>
              <w:rFonts w:hint="eastAsia" w:ascii="仿宋_GB2312" w:eastAsia="仿宋_GB2312"/>
              <w:sz w:val="32"/>
              <w:szCs w:val="32"/>
              <w:lang w:val="en-US" w:eastAsia="zh-CN"/>
            </w:rPr>
            <w:delText>公告</w:delText>
          </w:r>
        </w:del>
      </w:ins>
      <w:ins w:id="5" w:author="自由呼吸" w:date="2024-08-13T18:00:02Z">
        <w:del w:id="6" w:author="张湄" w:date="2024-08-14T08:37:10Z">
          <w:r>
            <w:rPr>
              <w:rFonts w:hint="eastAsia" w:ascii="仿宋_GB2312" w:eastAsia="仿宋_GB2312"/>
              <w:sz w:val="32"/>
              <w:szCs w:val="32"/>
              <w:lang w:val="en-US" w:eastAsia="zh-CN"/>
            </w:rPr>
            <w:delText>挂</w:delText>
          </w:r>
        </w:del>
      </w:ins>
      <w:ins w:id="7" w:author="自由呼吸" w:date="2024-08-13T17:59:57Z">
        <w:del w:id="8" w:author="张湄" w:date="2024-08-14T08:37:10Z">
          <w:r>
            <w:rPr>
              <w:rFonts w:hint="eastAsia" w:ascii="仿宋_GB2312" w:eastAsia="仿宋_GB2312"/>
              <w:sz w:val="32"/>
              <w:szCs w:val="32"/>
              <w:lang w:val="en-US" w:eastAsia="zh-CN"/>
            </w:rPr>
            <w:delText>在哪里</w:delText>
          </w:r>
        </w:del>
      </w:ins>
      <w:ins w:id="9" w:author="自由呼吸" w:date="2024-08-13T18:00:08Z">
        <w:del w:id="10" w:author="张湄" w:date="2024-08-14T08:37:10Z">
          <w:r>
            <w:rPr>
              <w:rFonts w:hint="eastAsia" w:ascii="仿宋_GB2312" w:eastAsia="仿宋_GB2312"/>
              <w:sz w:val="32"/>
              <w:szCs w:val="32"/>
              <w:lang w:val="en-US" w:eastAsia="zh-CN"/>
            </w:rPr>
            <w:delText>？</w:delText>
          </w:r>
        </w:del>
      </w:ins>
      <w:ins w:id="11" w:author="自由呼吸" w:date="2024-08-13T18:00:16Z">
        <w:del w:id="12" w:author="张湄" w:date="2024-08-14T08:37:10Z">
          <w:r>
            <w:rPr>
              <w:rFonts w:hint="eastAsia" w:ascii="仿宋_GB2312" w:eastAsia="仿宋_GB2312"/>
              <w:sz w:val="32"/>
              <w:szCs w:val="32"/>
              <w:lang w:val="en-US" w:eastAsia="zh-CN"/>
            </w:rPr>
            <w:delText>开</w:delText>
          </w:r>
        </w:del>
      </w:ins>
      <w:ins w:id="13" w:author="自由呼吸" w:date="2024-08-13T18:00:19Z">
        <w:del w:id="14" w:author="张湄" w:date="2024-08-14T08:37:10Z">
          <w:r>
            <w:rPr>
              <w:rFonts w:hint="eastAsia" w:ascii="仿宋_GB2312" w:eastAsia="仿宋_GB2312"/>
              <w:sz w:val="32"/>
              <w:szCs w:val="32"/>
              <w:lang w:val="en-US" w:eastAsia="zh-CN"/>
            </w:rPr>
            <w:delText>头</w:delText>
          </w:r>
        </w:del>
      </w:ins>
      <w:ins w:id="15" w:author="自由呼吸" w:date="2024-08-13T18:00:21Z">
        <w:del w:id="16" w:author="张湄" w:date="2024-08-14T08:37:10Z">
          <w:r>
            <w:rPr>
              <w:rFonts w:hint="eastAsia" w:ascii="仿宋_GB2312" w:eastAsia="仿宋_GB2312"/>
              <w:sz w:val="32"/>
              <w:szCs w:val="32"/>
              <w:lang w:val="en-US" w:eastAsia="zh-CN"/>
            </w:rPr>
            <w:delText>有些</w:delText>
          </w:r>
        </w:del>
      </w:ins>
      <w:ins w:id="17" w:author="自由呼吸" w:date="2024-08-13T18:00:29Z">
        <w:del w:id="18" w:author="张湄" w:date="2024-08-14T08:37:10Z">
          <w:r>
            <w:rPr>
              <w:rFonts w:hint="eastAsia" w:ascii="仿宋_GB2312" w:eastAsia="仿宋_GB2312"/>
              <w:sz w:val="32"/>
              <w:szCs w:val="32"/>
              <w:lang w:val="en-US" w:eastAsia="zh-CN"/>
            </w:rPr>
            <w:delText>规定</w:delText>
          </w:r>
        </w:del>
      </w:ins>
      <w:ins w:id="19" w:author="自由呼吸" w:date="2024-08-13T18:00:32Z">
        <w:del w:id="20" w:author="张湄" w:date="2024-08-14T08:37:10Z">
          <w:r>
            <w:rPr>
              <w:rFonts w:hint="eastAsia" w:ascii="仿宋_GB2312" w:eastAsia="仿宋_GB2312"/>
              <w:sz w:val="32"/>
              <w:szCs w:val="32"/>
              <w:lang w:val="en-US" w:eastAsia="zh-CN"/>
            </w:rPr>
            <w:delText>动作</w:delText>
          </w:r>
        </w:del>
      </w:ins>
      <w:ins w:id="21" w:author="自由呼吸" w:date="2024-08-13T18:00:36Z">
        <w:del w:id="22" w:author="张湄" w:date="2024-08-14T08:37:10Z">
          <w:r>
            <w:rPr>
              <w:rFonts w:hint="eastAsia" w:ascii="仿宋_GB2312" w:eastAsia="仿宋_GB2312"/>
              <w:sz w:val="32"/>
              <w:szCs w:val="32"/>
              <w:lang w:val="en-US" w:eastAsia="zh-CN"/>
            </w:rPr>
            <w:delText>不</w:delText>
          </w:r>
        </w:del>
      </w:ins>
      <w:ins w:id="23" w:author="自由呼吸" w:date="2024-08-13T18:00:37Z">
        <w:del w:id="24" w:author="张湄" w:date="2024-08-14T08:37:10Z">
          <w:r>
            <w:rPr>
              <w:rFonts w:hint="eastAsia" w:ascii="仿宋_GB2312" w:eastAsia="仿宋_GB2312"/>
              <w:sz w:val="32"/>
              <w:szCs w:val="32"/>
              <w:lang w:val="en-US" w:eastAsia="zh-CN"/>
            </w:rPr>
            <w:delText>能</w:delText>
          </w:r>
        </w:del>
      </w:ins>
      <w:ins w:id="25" w:author="自由呼吸" w:date="2024-08-13T18:00:39Z">
        <w:del w:id="26" w:author="张湄" w:date="2024-08-14T08:37:10Z">
          <w:r>
            <w:rPr>
              <w:rFonts w:hint="eastAsia" w:ascii="仿宋_GB2312" w:eastAsia="仿宋_GB2312"/>
              <w:sz w:val="32"/>
              <w:szCs w:val="32"/>
              <w:lang w:val="en-US" w:eastAsia="zh-CN"/>
            </w:rPr>
            <w:delText>少</w:delText>
          </w:r>
        </w:del>
      </w:ins>
    </w:p>
    <w:p w14:paraId="0D6EF241">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1.会议时间：2024年8月21日（星期三）下午14:30</w:t>
      </w:r>
    </w:p>
    <w:p w14:paraId="2014A584">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2.会议地点：四川省妇幼保健院晋阳院区综合楼五楼小会议室</w:t>
      </w:r>
    </w:p>
    <w:p w14:paraId="05F79743">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3.采购方式说明：</w:t>
      </w:r>
    </w:p>
    <w:p w14:paraId="026DF90C">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3.1本次采购采用竞争性磋商，磋商评审工作小组成员由院内相关部门人员组成。根据供应商制作的响应性投标文件(一式肆份)、最终报价函以及现场磋商情况等予以评标，推荐成交供应商。会议结束7个工作日内，医院将在官网公示中标结果，并通知中标供应商。如采购结束后有特殊情况需再度谈判，届时将另行通知相关事宜。</w:t>
      </w:r>
    </w:p>
    <w:p w14:paraId="0C0871BB">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3.2请仔细阅读参加本次院内采购会议应知事项的相关内容，如有贻误，后果自负。</w:t>
      </w:r>
    </w:p>
    <w:p w14:paraId="2726FBE5">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3.3如果本次采购项目，存在不符合市场调查、资格主体异常等情况，可以暂不采购，无义务向投标人解释具体原因。</w:t>
      </w:r>
    </w:p>
    <w:p w14:paraId="2077C887">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4.参会供应商资格要求（实质性要求），相关资格证明材料要求详见附件1。</w:t>
      </w:r>
    </w:p>
    <w:p w14:paraId="0CC28221">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4.1具有独立承担民事责任的能力；</w:t>
      </w:r>
    </w:p>
    <w:p w14:paraId="63D7D024">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4.2具有良好的商业信誉和健全的财务会计制度；</w:t>
      </w:r>
    </w:p>
    <w:p w14:paraId="7B3527BD">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4.3具有履行合同所必需的设备和专业技术能力；</w:t>
      </w:r>
    </w:p>
    <w:p w14:paraId="0AA391F0">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4.4有依法缴纳税收和社会保障资金的良好记录；</w:t>
      </w:r>
    </w:p>
    <w:p w14:paraId="50A41F90">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4.5参加本采购活动前三年内，在经营活动中没有重大违法记录；</w:t>
      </w:r>
    </w:p>
    <w:p w14:paraId="6E0C399E">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4.6符合法律、行政法规规定的其他条件；</w:t>
      </w:r>
    </w:p>
    <w:p w14:paraId="11F2F350">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4.7参会供应商单位及其现任法定代表人、主要负责人不具有行贿犯罪记录；</w:t>
      </w:r>
    </w:p>
    <w:p w14:paraId="7CE2D153">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4.8截止参会时间前一个工作日，在“信用中国”和“中国政府采购网”网站上未被列入失信被执行人、重大税收违法案件当事人名单以及政府采购严重违法失信行为记录名单的投标供应商；</w:t>
      </w:r>
    </w:p>
    <w:p w14:paraId="53380BFE">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4.9提供法定代表人身份授权书；</w:t>
      </w:r>
    </w:p>
    <w:p w14:paraId="7325C6BD">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4.10参会供应商认为应当提供的符合招标文件规定的资格、资质性及其他具有类似效力要求的相关证明材料。</w:t>
      </w:r>
    </w:p>
    <w:p w14:paraId="6ECE3C82">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5.参会供应商其他要求</w:t>
      </w:r>
    </w:p>
    <w:p w14:paraId="10262905">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5.1本项目服务采购需求等有关</w:t>
      </w:r>
      <w:del w:id="27" w:author="张湄" w:date="2024-08-14T08:39:26Z">
        <w:r>
          <w:rPr>
            <w:rFonts w:hint="eastAsia" w:ascii="仿宋_GB2312" w:eastAsia="仿宋_GB2312"/>
            <w:sz w:val="32"/>
            <w:szCs w:val="32"/>
            <w:highlight w:val="none"/>
            <w:lang w:val="en-US" w:eastAsia="zh-CN"/>
            <w:rPrChange w:id="28" w:author="张湄" w:date="2024-08-14T08:39:32Z">
              <w:rPr>
                <w:rFonts w:hint="eastAsia" w:ascii="仿宋_GB2312" w:eastAsia="仿宋_GB2312"/>
                <w:sz w:val="32"/>
                <w:szCs w:val="32"/>
                <w:lang w:val="en-US" w:eastAsia="zh-CN"/>
              </w:rPr>
            </w:rPrChange>
          </w:rPr>
          <w:delText>实</w:delText>
        </w:r>
      </w:del>
      <w:del w:id="30" w:author="张湄" w:date="2024-08-14T08:39:26Z">
        <w:r>
          <w:rPr>
            <w:rFonts w:hint="eastAsia" w:ascii="仿宋_GB2312" w:eastAsia="仿宋_GB2312"/>
            <w:sz w:val="32"/>
            <w:szCs w:val="32"/>
            <w:highlight w:val="none"/>
            <w:lang w:val="en-US" w:eastAsia="zh-CN"/>
            <w:rPrChange w:id="31" w:author="张湄" w:date="2024-08-14T08:39:32Z">
              <w:rPr>
                <w:rFonts w:hint="eastAsia" w:ascii="仿宋_GB2312" w:eastAsia="仿宋_GB2312"/>
                <w:sz w:val="32"/>
                <w:szCs w:val="32"/>
                <w:lang w:val="en-US" w:eastAsia="zh-CN"/>
              </w:rPr>
            </w:rPrChange>
          </w:rPr>
          <w:delText>质</w:delText>
        </w:r>
      </w:del>
      <w:del w:id="33" w:author="张湄" w:date="2024-08-14T08:39:26Z">
        <w:r>
          <w:rPr>
            <w:rFonts w:hint="eastAsia" w:ascii="仿宋_GB2312" w:eastAsia="仿宋_GB2312"/>
            <w:sz w:val="32"/>
            <w:szCs w:val="32"/>
            <w:highlight w:val="none"/>
            <w:lang w:val="en-US" w:eastAsia="zh-CN"/>
            <w:rPrChange w:id="34" w:author="张湄" w:date="2024-08-14T08:39:32Z">
              <w:rPr>
                <w:rFonts w:hint="eastAsia" w:ascii="仿宋_GB2312" w:eastAsia="仿宋_GB2312"/>
                <w:sz w:val="32"/>
                <w:szCs w:val="32"/>
                <w:lang w:val="en-US" w:eastAsia="zh-CN"/>
              </w:rPr>
            </w:rPrChange>
          </w:rPr>
          <w:delText>性</w:delText>
        </w:r>
      </w:del>
      <w:r>
        <w:rPr>
          <w:rFonts w:hint="eastAsia" w:ascii="仿宋_GB2312" w:eastAsia="仿宋_GB2312"/>
          <w:sz w:val="32"/>
          <w:szCs w:val="32"/>
          <w:highlight w:val="none"/>
          <w:lang w:val="en-US" w:eastAsia="zh-CN"/>
          <w:rPrChange w:id="36" w:author="张湄" w:date="2024-08-14T08:39:32Z">
            <w:rPr>
              <w:rFonts w:hint="eastAsia" w:ascii="仿宋_GB2312" w:eastAsia="仿宋_GB2312"/>
              <w:sz w:val="32"/>
              <w:szCs w:val="32"/>
              <w:lang w:val="en-US" w:eastAsia="zh-CN"/>
            </w:rPr>
          </w:rPrChange>
        </w:rPr>
        <w:t>要求</w:t>
      </w:r>
      <w:ins w:id="37" w:author="张湄" w:date="2024-08-14T08:39:37Z">
        <w:r>
          <w:rPr>
            <w:rFonts w:hint="eastAsia" w:ascii="仿宋_GB2312" w:eastAsia="仿宋_GB2312"/>
            <w:sz w:val="32"/>
            <w:szCs w:val="32"/>
            <w:highlight w:val="none"/>
            <w:lang w:val="en-US" w:eastAsia="zh-CN"/>
          </w:rPr>
          <w:t>，</w:t>
        </w:r>
      </w:ins>
      <w:ins w:id="38" w:author="自由呼吸" w:date="2024-08-13T18:03:24Z">
        <w:del w:id="39" w:author="张湄" w:date="2024-08-14T08:39:27Z">
          <w:r>
            <w:rPr>
              <w:rFonts w:hint="eastAsia" w:ascii="仿宋_GB2312" w:eastAsia="仿宋_GB2312"/>
              <w:sz w:val="32"/>
              <w:szCs w:val="32"/>
              <w:highlight w:val="yellow"/>
              <w:lang w:val="en-US" w:eastAsia="zh-CN"/>
            </w:rPr>
            <w:delText>？</w:delText>
          </w:r>
        </w:del>
      </w:ins>
      <w:r>
        <w:rPr>
          <w:rFonts w:hint="eastAsia" w:ascii="仿宋_GB2312" w:eastAsia="仿宋_GB2312"/>
          <w:sz w:val="32"/>
          <w:szCs w:val="32"/>
          <w:lang w:val="en-US" w:eastAsia="zh-CN"/>
        </w:rPr>
        <w:t>详见附件2；</w:t>
      </w:r>
    </w:p>
    <w:p w14:paraId="7D4FD4C6">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5.2按要求填写采购项目报价一览表一份（</w:t>
      </w:r>
      <w:del w:id="40" w:author="张湄" w:date="2024-08-14T08:40:13Z">
        <w:bookmarkStart w:id="0" w:name="_GoBack"/>
        <w:bookmarkEnd w:id="0"/>
        <w:r>
          <w:rPr>
            <w:rFonts w:hint="eastAsia" w:ascii="仿宋_GB2312" w:eastAsia="仿宋_GB2312"/>
            <w:sz w:val="32"/>
            <w:szCs w:val="32"/>
            <w:highlight w:val="yellow"/>
            <w:lang w:val="en-US" w:eastAsia="zh-CN"/>
            <w:rPrChange w:id="41" w:author="自由呼吸" w:date="2024-08-13T18:03:16Z">
              <w:rPr>
                <w:rFonts w:hint="eastAsia" w:ascii="仿宋_GB2312" w:eastAsia="仿宋_GB2312"/>
                <w:sz w:val="32"/>
                <w:szCs w:val="32"/>
                <w:lang w:val="en-US" w:eastAsia="zh-CN"/>
              </w:rPr>
            </w:rPrChange>
          </w:rPr>
          <w:delText>实</w:delText>
        </w:r>
      </w:del>
      <w:del w:id="43" w:author="张湄" w:date="2024-08-14T08:40:13Z">
        <w:r>
          <w:rPr>
            <w:rFonts w:hint="eastAsia" w:ascii="仿宋_GB2312" w:eastAsia="仿宋_GB2312"/>
            <w:sz w:val="32"/>
            <w:szCs w:val="32"/>
            <w:highlight w:val="yellow"/>
            <w:lang w:val="en-US" w:eastAsia="zh-CN"/>
            <w:rPrChange w:id="44" w:author="自由呼吸" w:date="2024-08-13T18:03:16Z">
              <w:rPr>
                <w:rFonts w:hint="eastAsia" w:ascii="仿宋_GB2312" w:eastAsia="仿宋_GB2312"/>
                <w:sz w:val="32"/>
                <w:szCs w:val="32"/>
                <w:lang w:val="en-US" w:eastAsia="zh-CN"/>
              </w:rPr>
            </w:rPrChange>
          </w:rPr>
          <w:delText>质</w:delText>
        </w:r>
      </w:del>
      <w:del w:id="46" w:author="张湄" w:date="2024-08-14T08:40:13Z">
        <w:r>
          <w:rPr>
            <w:rFonts w:hint="eastAsia" w:ascii="仿宋_GB2312" w:eastAsia="仿宋_GB2312"/>
            <w:sz w:val="32"/>
            <w:szCs w:val="32"/>
            <w:highlight w:val="yellow"/>
            <w:lang w:val="en-US" w:eastAsia="zh-CN"/>
            <w:rPrChange w:id="47" w:author="自由呼吸" w:date="2024-08-13T18:03:16Z">
              <w:rPr>
                <w:rFonts w:hint="eastAsia" w:ascii="仿宋_GB2312" w:eastAsia="仿宋_GB2312"/>
                <w:sz w:val="32"/>
                <w:szCs w:val="32"/>
                <w:lang w:val="en-US" w:eastAsia="zh-CN"/>
              </w:rPr>
            </w:rPrChange>
          </w:rPr>
          <w:delText>性</w:delText>
        </w:r>
      </w:del>
      <w:del w:id="49" w:author="张湄" w:date="2024-08-14T08:40:13Z">
        <w:r>
          <w:rPr>
            <w:rFonts w:hint="eastAsia" w:ascii="仿宋_GB2312" w:eastAsia="仿宋_GB2312"/>
            <w:sz w:val="32"/>
            <w:szCs w:val="32"/>
            <w:highlight w:val="yellow"/>
            <w:lang w:val="en-US" w:eastAsia="zh-CN"/>
            <w:rPrChange w:id="50" w:author="自由呼吸" w:date="2024-08-13T18:03:16Z">
              <w:rPr>
                <w:rFonts w:hint="eastAsia" w:ascii="仿宋_GB2312" w:eastAsia="仿宋_GB2312"/>
                <w:sz w:val="32"/>
                <w:szCs w:val="32"/>
                <w:lang w:val="en-US" w:eastAsia="zh-CN"/>
              </w:rPr>
            </w:rPrChange>
          </w:rPr>
          <w:delText>要</w:delText>
        </w:r>
      </w:del>
      <w:del w:id="52" w:author="张湄" w:date="2024-08-14T08:40:12Z">
        <w:r>
          <w:rPr>
            <w:rFonts w:hint="eastAsia" w:ascii="仿宋_GB2312" w:eastAsia="仿宋_GB2312"/>
            <w:sz w:val="32"/>
            <w:szCs w:val="32"/>
            <w:highlight w:val="yellow"/>
            <w:lang w:val="en-US" w:eastAsia="zh-CN"/>
            <w:rPrChange w:id="53" w:author="自由呼吸" w:date="2024-08-13T18:03:16Z">
              <w:rPr>
                <w:rFonts w:hint="eastAsia" w:ascii="仿宋_GB2312" w:eastAsia="仿宋_GB2312"/>
                <w:sz w:val="32"/>
                <w:szCs w:val="32"/>
                <w:lang w:val="en-US" w:eastAsia="zh-CN"/>
              </w:rPr>
            </w:rPrChange>
          </w:rPr>
          <w:delText>求</w:delText>
        </w:r>
      </w:del>
      <w:ins w:id="55" w:author="自由呼吸" w:date="2024-08-13T18:03:19Z">
        <w:del w:id="56" w:author="张湄" w:date="2024-08-14T08:40:12Z">
          <w:r>
            <w:rPr>
              <w:rFonts w:hint="eastAsia" w:ascii="仿宋_GB2312" w:eastAsia="仿宋_GB2312"/>
              <w:sz w:val="32"/>
              <w:szCs w:val="32"/>
              <w:highlight w:val="yellow"/>
              <w:lang w:val="en-US" w:eastAsia="zh-CN"/>
            </w:rPr>
            <w:delText>？</w:delText>
          </w:r>
        </w:del>
      </w:ins>
      <w:del w:id="57" w:author="张湄" w:date="2024-08-14T08:40:12Z">
        <w:r>
          <w:rPr>
            <w:rFonts w:hint="eastAsia" w:ascii="仿宋_GB2312" w:eastAsia="仿宋_GB2312"/>
            <w:sz w:val="32"/>
            <w:szCs w:val="32"/>
            <w:lang w:val="en-US" w:eastAsia="zh-CN"/>
          </w:rPr>
          <w:delText>，</w:delText>
        </w:r>
      </w:del>
      <w:r>
        <w:rPr>
          <w:rFonts w:hint="eastAsia" w:ascii="仿宋_GB2312" w:eastAsia="仿宋_GB2312"/>
          <w:sz w:val="32"/>
          <w:szCs w:val="32"/>
          <w:lang w:val="en-US" w:eastAsia="zh-CN"/>
        </w:rPr>
        <w:t>详见附件3）并单独密封；</w:t>
      </w:r>
    </w:p>
    <w:p w14:paraId="077E6D92">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5.3根据本项目服务有关要求编制具体可行的服务方案并现场讲解说明；</w:t>
      </w:r>
    </w:p>
    <w:p w14:paraId="1C289452">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5.4如实填写参会供应商类似项目业绩一览表（详见附件4-1），并在表后依次附相应合同协议书等有效业绩证明材料；</w:t>
      </w:r>
    </w:p>
    <w:p w14:paraId="458F83B9">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5.5</w:t>
      </w:r>
      <w:r>
        <w:rPr>
          <w:rFonts w:hint="eastAsia" w:ascii="仿宋_GB2312" w:hAnsi="仿宋_GB2312" w:eastAsia="仿宋_GB2312" w:cs="仿宋_GB2312"/>
          <w:i w:val="0"/>
          <w:caps w:val="0"/>
          <w:color w:val="auto"/>
          <w:spacing w:val="0"/>
          <w:sz w:val="32"/>
          <w:szCs w:val="32"/>
          <w:shd w:val="clear" w:color="auto" w:fill="FFFFFF"/>
        </w:rPr>
        <w:t>售后服务承诺书（含质量、货源保证，产品验收标准、</w:t>
      </w:r>
      <w:r>
        <w:rPr>
          <w:rFonts w:hint="eastAsia" w:ascii="仿宋_GB2312" w:hAnsi="仿宋_GB2312" w:eastAsia="仿宋_GB2312" w:cs="仿宋_GB2312"/>
          <w:i w:val="0"/>
          <w:caps w:val="0"/>
          <w:color w:val="auto"/>
          <w:spacing w:val="0"/>
          <w:sz w:val="32"/>
          <w:szCs w:val="32"/>
          <w:highlight w:val="none"/>
          <w:shd w:val="clear" w:color="auto" w:fill="FFFFFF"/>
        </w:rPr>
        <w:t>质保</w:t>
      </w:r>
      <w:r>
        <w:rPr>
          <w:rFonts w:hint="eastAsia" w:ascii="仿宋_GB2312" w:hAnsi="仿宋_GB2312" w:eastAsia="仿宋_GB2312" w:cs="仿宋_GB2312"/>
          <w:i w:val="0"/>
          <w:caps w:val="0"/>
          <w:color w:val="auto"/>
          <w:spacing w:val="0"/>
          <w:sz w:val="32"/>
          <w:szCs w:val="32"/>
          <w:shd w:val="clear" w:color="auto" w:fill="FFFFFF"/>
        </w:rPr>
        <w:t>期、售后服务响应等）</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eastAsia="仿宋_GB2312"/>
          <w:sz w:val="32"/>
          <w:szCs w:val="32"/>
          <w:lang w:val="en-US" w:eastAsia="zh-CN"/>
        </w:rPr>
        <w:t>详见附件4-2</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eastAsia="仿宋_GB2312"/>
          <w:sz w:val="32"/>
          <w:szCs w:val="32"/>
          <w:lang w:val="en-US" w:eastAsia="zh-CN"/>
        </w:rPr>
        <w:t>；</w:t>
      </w:r>
    </w:p>
    <w:p w14:paraId="501D3E1D">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5.6签订反商业贿赂承诺书（详见附件4-3）；</w:t>
      </w:r>
    </w:p>
    <w:p w14:paraId="1CA51E03">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5.7签订无围标、串标行为承诺书（详见附件4-4）；</w:t>
      </w:r>
    </w:p>
    <w:p w14:paraId="42165E56">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5.8签订供应商遵守招标采购纪律承诺书（详见附件4-5）；</w:t>
      </w:r>
    </w:p>
    <w:p w14:paraId="7962CABB">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5.9投标人认为需要提供的其他文件和资料；</w:t>
      </w:r>
    </w:p>
    <w:p w14:paraId="28531244">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6.本项目不接受联合体投标。</w:t>
      </w:r>
    </w:p>
    <w:p w14:paraId="1DDC5FAC">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6.1评标方法</w:t>
      </w:r>
    </w:p>
    <w:p w14:paraId="514B9804">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6.2本项目评标方法为：综合评分法，是指投标文件满足招标文件全部实质性要求且按照评审因素的量化指标评审得分最高的供应商为中标候选人的评标方法。</w:t>
      </w:r>
    </w:p>
    <w:p w14:paraId="78D4ABE0">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6.3评标细则及标准详见综合评分明细表（附件5）。</w:t>
      </w:r>
    </w:p>
    <w:p w14:paraId="549E4ECC">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7.拟参会供应商需于开标日前一天下午17:30前到我院晋阳院区宣传统战部（院工会）领取院内采购会议公告或者从“四川省妇幼保健院官网”(www.fybj.net)上下载采购公告。</w:t>
      </w:r>
    </w:p>
    <w:p w14:paraId="6329747B">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8.会议安排</w:t>
      </w:r>
    </w:p>
    <w:p w14:paraId="6FEDD247">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 2024年8月21日（星期三）下午14:30前，潜在供应商必须将上述资格性投标文件一份和“报价一览表”一份（盖鲜章并单独密封），以及《响应性投标文件》（一式3份，正本1份，副本3份，并分别在右上角标明“正本”和“副本”字样。装订顺序及相关表格详见附件4）递交至公告地点。逾期送达、密封不符合采购公告规定或未报送“项目报价一览表”的恕不接受；</w:t>
      </w:r>
    </w:p>
    <w:p w14:paraId="085189C5">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8.2宣传统战部（院工会）负责组织评审专家审核参会供应商的资格，填写《院内自行采购资格审查表》，通报资格审查情况，宣布参加投标的供应商名单；</w:t>
      </w:r>
    </w:p>
    <w:p w14:paraId="16AC7BD1">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8.3宣传统战部（院工会）现场征求符合参会资格供应商意见，确定本次采购项目参会供应商的磋商顺序；</w:t>
      </w:r>
    </w:p>
    <w:p w14:paraId="56318BAD">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8.4宣传统战部（院工会）主持会议，并确定评审小组组长。主持人宣布评审步骤，强调评审工作纪律，介绍评审工作安排、评审办法、确定成交供应商的方法和标准等；</w:t>
      </w:r>
    </w:p>
    <w:p w14:paraId="29B8BF8D">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8.5参会供应商按顺序进入会场，根据采购项目的需求，介绍公司实力、陈述服务方案等，并解答专家的质疑并再次报价；</w:t>
      </w:r>
    </w:p>
    <w:p w14:paraId="6614A70B">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8.6参会供应商填写《最终报价函》，进行最后书面报价；</w:t>
      </w:r>
    </w:p>
    <w:p w14:paraId="51C0989B">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8.7评审小组成员根据参会供应商报价、服务方案、类似业绩、服务团队等情况进行综合评分；</w:t>
      </w:r>
    </w:p>
    <w:p w14:paraId="355D91CF">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8.8现场统分；</w:t>
      </w:r>
    </w:p>
    <w:p w14:paraId="60F8B2ED">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8.9根据评审小组成员评分情况，评审小组组长填写《竞争性磋商综合评分汇总表》，评审小组成员签字确认；</w:t>
      </w:r>
    </w:p>
    <w:p w14:paraId="1AF02F25">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8.10必要时，宣传统战部（院工会）组织对成交候选供应商进行实地考察；</w:t>
      </w:r>
    </w:p>
    <w:p w14:paraId="7040D115">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8.11宣传统战部（院工会）汇总填写《采购评审报告》，逐级上报审批；</w:t>
      </w:r>
    </w:p>
    <w:p w14:paraId="450F277F">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8.12采购会议结束后七个工作日内，将采购评审结果电话通知中标供应商并在医院官方网站公示采购结果。</w:t>
      </w:r>
    </w:p>
    <w:p w14:paraId="4FC474F2">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9.其它说明</w:t>
      </w:r>
    </w:p>
    <w:p w14:paraId="5973820E">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9.1投标文件等资料的编制、装订：根据要求及自身实际用A4纸编制，严格按照投标文件书的要求进行装订，提供的所有资料须加盖鲜章；</w:t>
      </w:r>
    </w:p>
    <w:p w14:paraId="0DFE3BC0">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9.2每位参加本次采购会议的供应商代表均需携带身份证。确定的中标供应商需在约定时间内完成此次成交项目交付；</w:t>
      </w:r>
    </w:p>
    <w:p w14:paraId="2A592926">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9.3宣传统战部（院工会）采购事宜联系人：张老师028-65978237</w:t>
      </w:r>
    </w:p>
    <w:p w14:paraId="70F84514">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9.4参会供应商如对此项目有质疑、投诉，请于开标日前一天下午17:00前以书面形式向纪检审计部提出，超期不予受理。纪检审计部联系人：谢老师028-65978241。</w:t>
      </w:r>
    </w:p>
    <w:p w14:paraId="72EEF59F">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p>
    <w:p w14:paraId="4A744D32">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附件:1.参会供应商资格相关证明材料</w:t>
      </w:r>
    </w:p>
    <w:p w14:paraId="55F8FBDB">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2.采购需求</w:t>
      </w:r>
    </w:p>
    <w:p w14:paraId="448AC94B">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3.采购项目报价一览表</w:t>
      </w:r>
    </w:p>
    <w:p w14:paraId="01010B82">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4.响应性投投标文件书装订顺序及有关表格</w:t>
      </w:r>
    </w:p>
    <w:p w14:paraId="1B09775A">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5.综合评分明细表</w:t>
      </w:r>
    </w:p>
    <w:p w14:paraId="2CFBD06D">
      <w:pPr>
        <w:rPr>
          <w:rFonts w:hint="eastAsia"/>
          <w:lang w:val="en-US" w:eastAsia="zh-CN"/>
        </w:rPr>
      </w:pPr>
      <w:r>
        <w:rPr>
          <w:rFonts w:hint="eastAsia"/>
          <w:lang w:val="en-US" w:eastAsia="zh-CN"/>
        </w:rPr>
        <w:t xml:space="preserve">      </w:t>
      </w:r>
    </w:p>
    <w:p w14:paraId="38341F22">
      <w:pPr>
        <w:pStyle w:val="2"/>
        <w:rPr>
          <w:rFonts w:hint="eastAsia"/>
          <w:lang w:val="en-US" w:eastAsia="zh-CN"/>
        </w:rPr>
      </w:pPr>
    </w:p>
    <w:p w14:paraId="69A99225">
      <w:pPr>
        <w:rPr>
          <w:rFonts w:hint="default"/>
          <w:lang w:val="en-US" w:eastAsia="zh-CN"/>
        </w:rPr>
      </w:pPr>
    </w:p>
    <w:p w14:paraId="5F76E2E9">
      <w:pPr>
        <w:keepNext w:val="0"/>
        <w:keepLines w:val="0"/>
        <w:pageBreakBefore w:val="0"/>
        <w:kinsoku/>
        <w:wordWrap/>
        <w:overflowPunct/>
        <w:topLinePunct w:val="0"/>
        <w:autoSpaceDE/>
        <w:autoSpaceDN/>
        <w:bidi w:val="0"/>
        <w:adjustRightInd/>
        <w:snapToGrid w:val="0"/>
        <w:spacing w:line="360" w:lineRule="auto"/>
        <w:ind w:right="560"/>
        <w:jc w:val="left"/>
        <w:textAlignment w:val="auto"/>
        <w:rPr>
          <w:rFonts w:ascii="仿宋_GB2312" w:eastAsia="仿宋_GB2312"/>
          <w:sz w:val="32"/>
          <w:szCs w:val="32"/>
        </w:rPr>
      </w:pPr>
      <w:r>
        <w:rPr>
          <w:rFonts w:hint="eastAsia" w:ascii="仿宋_GB2312" w:eastAsia="仿宋_GB2312"/>
          <w:sz w:val="32"/>
          <w:szCs w:val="32"/>
        </w:rPr>
        <w:t xml:space="preserve">                                四川省妇幼保健院</w:t>
      </w:r>
    </w:p>
    <w:p w14:paraId="50EE3C90">
      <w:pPr>
        <w:keepNext w:val="0"/>
        <w:keepLines w:val="0"/>
        <w:pageBreakBefore w:val="0"/>
        <w:kinsoku/>
        <w:wordWrap/>
        <w:overflowPunct/>
        <w:topLinePunct w:val="0"/>
        <w:autoSpaceDE/>
        <w:autoSpaceDN/>
        <w:bidi w:val="0"/>
        <w:adjustRightInd/>
        <w:snapToGrid w:val="0"/>
        <w:spacing w:line="360" w:lineRule="auto"/>
        <w:ind w:left="4200" w:leftChars="0" w:firstLine="420" w:firstLineChars="0"/>
        <w:jc w:val="center"/>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宣传统战部（院工会）</w:t>
      </w:r>
    </w:p>
    <w:p w14:paraId="7B6100BD">
      <w:pPr>
        <w:keepNext w:val="0"/>
        <w:keepLines w:val="0"/>
        <w:pageBreakBefore w:val="0"/>
        <w:kinsoku/>
        <w:wordWrap/>
        <w:overflowPunct/>
        <w:topLinePunct w:val="0"/>
        <w:autoSpaceDE/>
        <w:autoSpaceDN/>
        <w:bidi w:val="0"/>
        <w:adjustRightInd/>
        <w:snapToGrid w:val="0"/>
        <w:spacing w:line="360" w:lineRule="auto"/>
        <w:ind w:left="4200" w:leftChars="0" w:firstLine="420" w:firstLineChars="0"/>
        <w:jc w:val="center"/>
        <w:textAlignment w:val="auto"/>
        <w:rPr>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24</w:t>
      </w:r>
      <w:r>
        <w:rPr>
          <w:rFonts w:hint="eastAsia" w:ascii="仿宋_GB2312" w:eastAsia="仿宋_GB2312"/>
          <w:sz w:val="32"/>
          <w:szCs w:val="32"/>
        </w:rPr>
        <w:t>年</w:t>
      </w:r>
      <w:r>
        <w:rPr>
          <w:rFonts w:hint="eastAsia" w:ascii="仿宋_GB2312" w:eastAsia="仿宋_GB2312"/>
          <w:sz w:val="32"/>
          <w:szCs w:val="32"/>
          <w:lang w:val="en-US" w:eastAsia="zh-CN"/>
        </w:rPr>
        <w:t>8</w:t>
      </w:r>
      <w:r>
        <w:rPr>
          <w:rFonts w:hint="eastAsia" w:ascii="仿宋_GB2312" w:eastAsia="仿宋_GB2312"/>
          <w:sz w:val="32"/>
          <w:szCs w:val="32"/>
        </w:rPr>
        <w:t>月</w:t>
      </w:r>
      <w:r>
        <w:rPr>
          <w:rFonts w:hint="eastAsia" w:ascii="仿宋_GB2312" w:eastAsia="仿宋_GB2312"/>
          <w:sz w:val="32"/>
          <w:szCs w:val="32"/>
          <w:lang w:val="en-US" w:eastAsia="zh-CN"/>
        </w:rPr>
        <w:t>1</w:t>
      </w:r>
      <w:del w:id="58" w:author="张湄" w:date="2024-08-14T08:37:33Z">
        <w:r>
          <w:rPr>
            <w:rFonts w:hint="default" w:ascii="仿宋_GB2312" w:eastAsia="仿宋_GB2312"/>
            <w:sz w:val="32"/>
            <w:szCs w:val="32"/>
            <w:lang w:val="en-US" w:eastAsia="zh-CN"/>
          </w:rPr>
          <w:delText>3</w:delText>
        </w:r>
      </w:del>
      <w:ins w:id="59" w:author="张湄" w:date="2024-08-14T08:37:33Z">
        <w:r>
          <w:rPr>
            <w:rFonts w:hint="eastAsia" w:ascii="仿宋_GB2312" w:eastAsia="仿宋_GB2312"/>
            <w:sz w:val="32"/>
            <w:szCs w:val="32"/>
            <w:lang w:val="en-US" w:eastAsia="zh-CN"/>
          </w:rPr>
          <w:t>4</w:t>
        </w:r>
      </w:ins>
      <w:r>
        <w:rPr>
          <w:rFonts w:hint="eastAsia" w:ascii="仿宋_GB2312"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自由呼吸">
    <w15:presenceInfo w15:providerId="WPS Office" w15:userId="2758990755"/>
  </w15:person>
  <w15:person w15:author="张湄">
    <w15:presenceInfo w15:providerId="WPS Office" w15:userId="25611222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kNjAwNzgxNzUxOWE3NzNkNzhlMDg5ZGM5NWI3N2UifQ=="/>
  </w:docVars>
  <w:rsids>
    <w:rsidRoot w:val="04FA3C2D"/>
    <w:rsid w:val="00F861B6"/>
    <w:rsid w:val="01F61080"/>
    <w:rsid w:val="04FA3C2D"/>
    <w:rsid w:val="059751CA"/>
    <w:rsid w:val="05F87D21"/>
    <w:rsid w:val="073427A4"/>
    <w:rsid w:val="0764778D"/>
    <w:rsid w:val="09664528"/>
    <w:rsid w:val="09CE57D2"/>
    <w:rsid w:val="0B3E4BC0"/>
    <w:rsid w:val="0C9A2D9A"/>
    <w:rsid w:val="0EF54B75"/>
    <w:rsid w:val="0F025E49"/>
    <w:rsid w:val="0F364A77"/>
    <w:rsid w:val="118512CC"/>
    <w:rsid w:val="11AB35DE"/>
    <w:rsid w:val="12DB7D35"/>
    <w:rsid w:val="16120FA8"/>
    <w:rsid w:val="1705773A"/>
    <w:rsid w:val="196875D1"/>
    <w:rsid w:val="1A5B722C"/>
    <w:rsid w:val="1B746401"/>
    <w:rsid w:val="1BD53693"/>
    <w:rsid w:val="1D4312B2"/>
    <w:rsid w:val="1F7F3C3C"/>
    <w:rsid w:val="20491733"/>
    <w:rsid w:val="28944316"/>
    <w:rsid w:val="2A6E59AA"/>
    <w:rsid w:val="2D373CE6"/>
    <w:rsid w:val="2DA32B7B"/>
    <w:rsid w:val="2DCF0830"/>
    <w:rsid w:val="2E9118F2"/>
    <w:rsid w:val="2EEF7D11"/>
    <w:rsid w:val="2F4E553B"/>
    <w:rsid w:val="36221DFD"/>
    <w:rsid w:val="380567A5"/>
    <w:rsid w:val="38792A66"/>
    <w:rsid w:val="38F62A80"/>
    <w:rsid w:val="39204B18"/>
    <w:rsid w:val="3B8F5851"/>
    <w:rsid w:val="3BAC2064"/>
    <w:rsid w:val="3D9D5788"/>
    <w:rsid w:val="3DE84CF5"/>
    <w:rsid w:val="42E83B80"/>
    <w:rsid w:val="445A6BA6"/>
    <w:rsid w:val="446170B3"/>
    <w:rsid w:val="452B3ABD"/>
    <w:rsid w:val="48DB79FF"/>
    <w:rsid w:val="4A5E1917"/>
    <w:rsid w:val="4CEE082B"/>
    <w:rsid w:val="4D141753"/>
    <w:rsid w:val="4D47338E"/>
    <w:rsid w:val="4DB2249C"/>
    <w:rsid w:val="4E0A2695"/>
    <w:rsid w:val="4ECA15A7"/>
    <w:rsid w:val="4ECA73EA"/>
    <w:rsid w:val="4F2D2319"/>
    <w:rsid w:val="50E642C9"/>
    <w:rsid w:val="51E82754"/>
    <w:rsid w:val="55241454"/>
    <w:rsid w:val="56097F52"/>
    <w:rsid w:val="56C609FB"/>
    <w:rsid w:val="593F0088"/>
    <w:rsid w:val="59E07C01"/>
    <w:rsid w:val="5A9834C0"/>
    <w:rsid w:val="5AB35299"/>
    <w:rsid w:val="5B52032E"/>
    <w:rsid w:val="5C7E3730"/>
    <w:rsid w:val="5C92098C"/>
    <w:rsid w:val="609B106B"/>
    <w:rsid w:val="629038C3"/>
    <w:rsid w:val="661E08E7"/>
    <w:rsid w:val="69220F29"/>
    <w:rsid w:val="6A9D7B6D"/>
    <w:rsid w:val="6B617E95"/>
    <w:rsid w:val="6BBE40B1"/>
    <w:rsid w:val="6BCF7DC2"/>
    <w:rsid w:val="6F8C4379"/>
    <w:rsid w:val="70C06E1F"/>
    <w:rsid w:val="73EA7AF3"/>
    <w:rsid w:val="74303DE6"/>
    <w:rsid w:val="75343BF0"/>
    <w:rsid w:val="763D5A2B"/>
    <w:rsid w:val="772A493B"/>
    <w:rsid w:val="77494DF7"/>
    <w:rsid w:val="77632844"/>
    <w:rsid w:val="79ED168F"/>
    <w:rsid w:val="7A4B3A09"/>
    <w:rsid w:val="7BDF0C2D"/>
    <w:rsid w:val="7C23746E"/>
    <w:rsid w:val="7F4E293E"/>
    <w:rsid w:val="7FA63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2168</Words>
  <Characters>2343</Characters>
  <Lines>0</Lines>
  <Paragraphs>0</Paragraphs>
  <TotalTime>34</TotalTime>
  <ScaleCrop>false</ScaleCrop>
  <LinksUpToDate>false</LinksUpToDate>
  <CharactersWithSpaces>2382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2021-05-17T02:19:00Z</dcterms:created>
  <dc:creator>王丽媛</dc:creator>
  <cp:lastModifiedBy>张湄</cp:lastModifiedBy>
  <cp:lastPrinted>2023-08-16T06:58:00Z</cp:lastPrinted>
  <dcterms:modified xsi:type="dcterms:W3CDTF">2024-08-14T00:40:18Z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50CE3835AFD14EB7847D2225489DBC56_13</vt:lpwstr>
  </property>
</Properties>
</file>